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53C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baseline"/>
        <w:outlineLvl w:val="0"/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深圳市宝安区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松岗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人民医院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  <w:lang w:val="en-US" w:eastAsia="zh-CN"/>
        </w:rPr>
        <w:t>视频监控升级服务</w:t>
      </w: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项目</w:t>
      </w:r>
    </w:p>
    <w:p w14:paraId="56A685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outlineLvl w:val="0"/>
        <w:rPr>
          <w:rFonts w:ascii="微软雅黑" w:hAnsi="微软雅黑" w:eastAsia="宋体" w:cs="宋体"/>
          <w:b/>
          <w:bCs/>
          <w:kern w:val="36"/>
          <w:sz w:val="36"/>
          <w:szCs w:val="36"/>
        </w:rPr>
      </w:pPr>
      <w:r>
        <w:rPr>
          <w:rFonts w:hint="eastAsia" w:ascii="微软雅黑" w:hAnsi="微软雅黑" w:eastAsia="宋体" w:cs="宋体"/>
          <w:b/>
          <w:bCs/>
          <w:kern w:val="36"/>
          <w:sz w:val="36"/>
          <w:szCs w:val="36"/>
        </w:rPr>
        <w:t>市场调研</w:t>
      </w:r>
      <w:r>
        <w:rPr>
          <w:rFonts w:ascii="微软雅黑" w:hAnsi="微软雅黑" w:eastAsia="宋体" w:cs="宋体"/>
          <w:b/>
          <w:bCs/>
          <w:kern w:val="36"/>
          <w:sz w:val="36"/>
          <w:szCs w:val="36"/>
        </w:rPr>
        <w:t>邀请公告</w:t>
      </w:r>
    </w:p>
    <w:p w14:paraId="3877EF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80"/>
        <w:textAlignment w:val="baseline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为增进我院对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服务项目的</w:t>
      </w:r>
      <w:r>
        <w:rPr>
          <w:rFonts w:hint="eastAsia" w:ascii="仿宋_GB2312" w:hAnsi="仿宋_GB2312" w:eastAsia="仿宋_GB2312" w:cs="仿宋_GB2312"/>
          <w:sz w:val="28"/>
          <w:szCs w:val="28"/>
        </w:rPr>
        <w:t>品牌了解，本着“公平、公开、公正”的原则，现欢迎各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技术设备</w:t>
      </w:r>
      <w:r>
        <w:rPr>
          <w:rFonts w:hint="eastAsia" w:ascii="仿宋_GB2312" w:hAnsi="仿宋_GB2312" w:eastAsia="仿宋_GB2312" w:cs="仿宋_GB2312"/>
          <w:sz w:val="28"/>
          <w:szCs w:val="28"/>
        </w:rPr>
        <w:t>知名品牌(包括生产厂商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或代理商</w:t>
      </w:r>
      <w:r>
        <w:rPr>
          <w:rFonts w:hint="eastAsia" w:ascii="仿宋_GB2312" w:hAnsi="仿宋_GB2312" w:eastAsia="仿宋_GB2312" w:cs="仿宋_GB2312"/>
          <w:sz w:val="28"/>
          <w:szCs w:val="28"/>
        </w:rPr>
        <w:t>)</w:t>
      </w:r>
      <w:ins w:id="0" w:author="Darry Ring、温" w:date="2024-12-20T16:51:22Z">
        <w:r>
          <w:rPr>
            <w:rFonts w:hint="eastAsia" w:ascii="仿宋_GB2312" w:hAnsi="仿宋_GB2312" w:eastAsia="仿宋_GB2312" w:cs="仿宋_GB2312"/>
            <w:sz w:val="28"/>
            <w:szCs w:val="28"/>
            <w:u w:val="none"/>
            <w:lang w:val="en-US" w:eastAsia="zh-CN"/>
          </w:rPr>
          <w:t>参与</w:t>
        </w:r>
      </w:ins>
      <w:ins w:id="1" w:author="Darry Ring、温" w:date="2024-12-20T16:53:49Z">
        <w:r>
          <w:rPr>
            <w:rFonts w:hint="eastAsia" w:ascii="仿宋_GB2312" w:hAnsi="仿宋_GB2312" w:eastAsia="仿宋_GB2312" w:cs="仿宋_GB2312"/>
            <w:sz w:val="28"/>
            <w:szCs w:val="28"/>
            <w:u w:val="none"/>
            <w:lang w:val="en-US" w:eastAsia="zh-CN"/>
          </w:rPr>
          <w:t>询价</w:t>
        </w:r>
      </w:ins>
      <w:ins w:id="2" w:author="Darry Ring、温" w:date="2024-12-20T16:51:38Z">
        <w:r>
          <w:rPr>
            <w:rFonts w:hint="eastAsia" w:ascii="仿宋_GB2312" w:hAnsi="仿宋_GB2312" w:eastAsia="仿宋_GB2312" w:cs="仿宋_GB2312"/>
            <w:sz w:val="28"/>
            <w:szCs w:val="28"/>
            <w:u w:val="none"/>
            <w:lang w:val="en-US" w:eastAsia="zh-CN"/>
          </w:rPr>
          <w:t>，</w:t>
        </w:r>
      </w:ins>
      <w:ins w:id="3" w:author="Darry Ring、温" w:date="2024-12-20T16:51:39Z">
        <w:r>
          <w:rPr>
            <w:rFonts w:hint="eastAsia" w:ascii="仿宋_GB2312" w:hAnsi="仿宋_GB2312" w:eastAsia="仿宋_GB2312" w:cs="仿宋_GB2312"/>
            <w:sz w:val="28"/>
            <w:szCs w:val="28"/>
            <w:u w:val="none"/>
            <w:lang w:val="en-US" w:eastAsia="zh-CN"/>
          </w:rPr>
          <w:t>到现场</w:t>
        </w:r>
      </w:ins>
      <w:ins w:id="4" w:author="Darry Ring、温" w:date="2024-12-20T16:51:42Z">
        <w:r>
          <w:rPr>
            <w:rFonts w:hint="eastAsia" w:ascii="仿宋_GB2312" w:hAnsi="仿宋_GB2312" w:eastAsia="仿宋_GB2312" w:cs="仿宋_GB2312"/>
            <w:sz w:val="28"/>
            <w:szCs w:val="28"/>
            <w:u w:val="none"/>
            <w:lang w:val="en-US" w:eastAsia="zh-CN"/>
          </w:rPr>
          <w:t>勘察。</w:t>
        </w:r>
      </w:ins>
      <w:r>
        <w:rPr>
          <w:rFonts w:hint="eastAsia" w:ascii="仿宋_GB2312" w:hAnsi="仿宋_GB2312" w:eastAsia="仿宋_GB2312" w:cs="仿宋_GB2312"/>
          <w:sz w:val="28"/>
          <w:szCs w:val="28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温</w:t>
      </w:r>
      <w:ins w:id="5" w:author="Darry Ring、温" w:date="2024-12-20T16:50:23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先生</w:t>
        </w:r>
      </w:ins>
      <w:ins w:id="6" w:author="Darry Ring、温" w:date="2024-12-20T17:01:11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，</w:t>
        </w:r>
      </w:ins>
      <w:ins w:id="7" w:author="Darry Ring、温" w:date="2024-12-20T17:01:13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联系方式：</w:t>
        </w:r>
      </w:ins>
      <w:ins w:id="8" w:author="Darry Ring、温" w:date="2024-12-20T17:01:16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0</w:t>
        </w:r>
      </w:ins>
      <w:ins w:id="9" w:author="Darry Ring、温" w:date="2024-12-20T17:01:17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755</w:t>
        </w:r>
      </w:ins>
      <w:ins w:id="10" w:author="Darry Ring、温" w:date="2024-12-20T17:01:18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-</w:t>
        </w:r>
      </w:ins>
      <w:ins w:id="11" w:author="Darry Ring、温" w:date="2024-12-20T17:01:1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29627954</w:t>
        </w:r>
      </w:ins>
    </w:p>
    <w:p w14:paraId="39939871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参加调研的供应商提供公司三证、厂家授权书、法定代表人证明及授权委托书等，所有材料均需加盖电子公章。</w:t>
      </w:r>
    </w:p>
    <w:p w14:paraId="6C0AD4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8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提供资料明细：</w:t>
      </w:r>
    </w:p>
    <w:p w14:paraId="38F70AA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产品目录表---包括近两年成交价格（合同或中标通知书复印件并盖单位章（要求深圳市内成交记录或者广东省内成交记录）；</w:t>
      </w:r>
    </w:p>
    <w:p w14:paraId="7E84DD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产品性能对比表（至少三个品牌以上的对比，包括总业绩及售后服务）；</w:t>
      </w:r>
    </w:p>
    <w:p w14:paraId="320742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本品牌参数表；</w:t>
      </w:r>
    </w:p>
    <w:p w14:paraId="061A63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4.配置清单；</w:t>
      </w:r>
    </w:p>
    <w:p w14:paraId="110C37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5.用户名单（每个</w:t>
      </w:r>
      <w:ins w:id="12" w:author="n" w:date="2024-12-19T15:35:18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单位</w:t>
        </w:r>
      </w:ins>
      <w:r>
        <w:rPr>
          <w:rFonts w:hint="eastAsia" w:ascii="仿宋_GB2312" w:hAnsi="仿宋_GB2312" w:eastAsia="仿宋_GB2312" w:cs="仿宋_GB2312"/>
          <w:sz w:val="28"/>
          <w:szCs w:val="28"/>
        </w:rPr>
        <w:t>在使用的台数及型号），推荐考察地点多个（考察地点的型号配置及购买时间）；</w:t>
      </w:r>
    </w:p>
    <w:p w14:paraId="76AD19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资质证明 （三证及授权书，如果有额外的证明的也提供）；</w:t>
      </w:r>
    </w:p>
    <w:p w14:paraId="4E4E77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彩页。</w:t>
      </w:r>
    </w:p>
    <w:p w14:paraId="130CB4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textAlignment w:val="baseline"/>
        <w:rPr>
          <w:ins w:id="13" w:author="Darry Ring、温" w:date="2024-12-20T17:04:30Z"/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视频监控</w:t>
      </w:r>
      <w:r>
        <w:rPr>
          <w:rFonts w:hint="eastAsia" w:ascii="仿宋_GB2312" w:hAnsi="仿宋_GB2312" w:eastAsia="仿宋_GB2312" w:cs="仿宋_GB2312"/>
          <w:sz w:val="28"/>
          <w:szCs w:val="28"/>
        </w:rPr>
        <w:t>清单详见附件1，提交资料具体要求详见其他附件。资料清单均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加盖公章，截止时间为2024年</w:t>
      </w:r>
      <w:ins w:id="14" w:author="Darry Ring、温" w:date="2024-12-19T16:13:21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12</w:t>
        </w:r>
      </w:ins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ins w:id="15" w:author="Darry Ring、温" w:date="2024-12-19T16:13:2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28</w:t>
        </w:r>
      </w:ins>
      <w:r>
        <w:rPr>
          <w:rFonts w:hint="eastAsia" w:ascii="仿宋_GB2312" w:hAnsi="仿宋_GB2312" w:eastAsia="仿宋_GB2312" w:cs="仿宋_GB2312"/>
          <w:sz w:val="28"/>
          <w:szCs w:val="28"/>
        </w:rPr>
        <w:t>日截止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（1）项目的报名文件整合成1个PDF文件（“宝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松</w:t>
      </w:r>
      <w:r>
        <w:rPr>
          <w:rFonts w:hint="eastAsia" w:ascii="仿宋_GB2312" w:hAnsi="仿宋_GB2312" w:eastAsia="仿宋_GB2312" w:cs="仿宋_GB2312"/>
          <w:sz w:val="28"/>
          <w:szCs w:val="28"/>
        </w:rPr>
        <w:t>医【202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总务科市场调研</w:t>
      </w:r>
      <w:r>
        <w:rPr>
          <w:rFonts w:hint="eastAsia" w:ascii="仿宋_GB2312" w:hAnsi="仿宋_GB2312" w:eastAsia="仿宋_GB2312" w:cs="仿宋_GB2312"/>
          <w:sz w:val="28"/>
          <w:szCs w:val="28"/>
        </w:rPr>
        <w:t>-配送商-厂家-项目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sz w:val="28"/>
          <w:szCs w:val="28"/>
        </w:rPr>
        <w:t>”命名）；（2）附件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2.视频监控设备参数需求配置表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）附件3.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视频监控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设备购置一览表</w:t>
      </w:r>
      <w:r>
        <w:rPr>
          <w:rFonts w:hint="eastAsia" w:ascii="仿宋_GB2312" w:hAnsi="仿宋_GB2312" w:eastAsia="仿宋_GB2312" w:cs="仿宋_GB2312"/>
          <w:sz w:val="28"/>
          <w:szCs w:val="28"/>
        </w:rPr>
        <w:t>Excel电子版（命名同（1）的文件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）。</w:t>
      </w:r>
    </w:p>
    <w:p w14:paraId="7103A8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0" w:firstLineChars="0"/>
        <w:textAlignment w:val="baseline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ins w:id="16" w:author="Darry Ring、温" w:date="2024-12-20T17:04:33Z">
        <w:r>
          <w:rPr>
            <w:rFonts w:hint="eastAsia" w:ascii="仿宋_GB2312" w:hAnsi="仿宋_GB2312" w:eastAsia="仿宋_GB2312" w:cs="仿宋_GB2312"/>
            <w:sz w:val="28"/>
            <w:szCs w:val="28"/>
            <w:lang w:eastAsia="zh-CN"/>
          </w:rPr>
          <w:t>（</w:t>
        </w:r>
      </w:ins>
      <w:ins w:id="17" w:author="Darry Ring、温" w:date="2024-12-20T17:04:3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4</w:t>
        </w:r>
      </w:ins>
      <w:ins w:id="18" w:author="Darry Ring、温" w:date="2024-12-20T17:04:33Z">
        <w:r>
          <w:rPr>
            <w:rFonts w:hint="eastAsia" w:ascii="仿宋_GB2312" w:hAnsi="仿宋_GB2312" w:eastAsia="仿宋_GB2312" w:cs="仿宋_GB2312"/>
            <w:sz w:val="28"/>
            <w:szCs w:val="28"/>
            <w:lang w:eastAsia="zh-CN"/>
          </w:rPr>
          <w:t>）</w:t>
        </w:r>
      </w:ins>
      <w:ins w:id="19" w:author="Darry Ring、温" w:date="2024-12-20T17:04:38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附件</w:t>
        </w:r>
      </w:ins>
      <w:ins w:id="20" w:author="Darry Ring、温" w:date="2024-12-20T17:04:39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4</w:t>
        </w:r>
      </w:ins>
      <w:ins w:id="21" w:author="Darry Ring、温" w:date="2024-12-20T17:04:40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.</w:t>
        </w:r>
      </w:ins>
      <w:ins w:id="22" w:author="Darry Ring、温" w:date="2024-12-20T17:04:45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视频监控</w:t>
        </w:r>
      </w:ins>
      <w:ins w:id="23" w:author="Darry Ring、温" w:date="2024-12-20T17:04:45Z">
        <w:r>
          <w:rPr>
            <w:rFonts w:hint="eastAsia" w:ascii="仿宋_GB2312" w:hAnsi="仿宋_GB2312" w:eastAsia="仿宋_GB2312" w:cs="仿宋_GB2312"/>
            <w:sz w:val="28"/>
            <w:szCs w:val="28"/>
            <w:lang w:eastAsia="zh-CN"/>
          </w:rPr>
          <w:t>设备</w:t>
        </w:r>
      </w:ins>
      <w:ins w:id="24" w:author="Darry Ring、温" w:date="2024-12-20T17:04:5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报价表</w:t>
        </w:r>
      </w:ins>
      <w:ins w:id="25" w:author="Darry Ring、温" w:date="2024-12-20T17:04:57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W</w:t>
        </w:r>
      </w:ins>
      <w:ins w:id="26" w:author="Darry Ring、温" w:date="2024-12-20T17:04:59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ord</w:t>
        </w:r>
      </w:ins>
      <w:ins w:id="27" w:author="Darry Ring、温" w:date="2024-12-20T17:05:02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电子版</w:t>
        </w:r>
      </w:ins>
      <w:ins w:id="28" w:author="Darry Ring、温" w:date="2024-12-20T17:05:03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（</w:t>
        </w:r>
      </w:ins>
      <w:ins w:id="29" w:author="Darry Ring、温" w:date="2024-12-20T17:05:10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命</w:t>
        </w:r>
      </w:ins>
      <w:ins w:id="30" w:author="Darry Ring、温" w:date="2024-12-20T17:05:11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名</w:t>
        </w:r>
      </w:ins>
      <w:ins w:id="31" w:author="Darry Ring、温" w:date="2024-12-20T17:05:13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同</w:t>
        </w:r>
      </w:ins>
      <w:ins w:id="32" w:author="Darry Ring、温" w:date="2024-12-20T17:05:1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（</w:t>
        </w:r>
      </w:ins>
      <w:ins w:id="33" w:author="Darry Ring、温" w:date="2024-12-20T17:05:16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1</w:t>
        </w:r>
      </w:ins>
      <w:ins w:id="34" w:author="Darry Ring、温" w:date="2024-12-20T17:05:1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）</w:t>
        </w:r>
      </w:ins>
      <w:ins w:id="35" w:author="Darry Ring、温" w:date="2024-12-20T17:05:24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的</w:t>
        </w:r>
      </w:ins>
      <w:ins w:id="36" w:author="Darry Ring、温" w:date="2024-12-20T17:05:25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文件</w:t>
        </w:r>
      </w:ins>
      <w:ins w:id="37" w:author="Darry Ring、温" w:date="2024-12-20T17:05:03Z">
        <w:r>
          <w:rPr>
            <w:rFonts w:hint="eastAsia" w:ascii="仿宋_GB2312" w:hAnsi="仿宋_GB2312" w:eastAsia="仿宋_GB2312" w:cs="仿宋_GB2312"/>
            <w:sz w:val="28"/>
            <w:szCs w:val="28"/>
            <w:lang w:val="en-US" w:eastAsia="zh-CN"/>
          </w:rPr>
          <w:t>）</w:t>
        </w:r>
      </w:ins>
      <w:bookmarkStart w:id="0" w:name="_GoBack"/>
      <w:bookmarkEnd w:id="0"/>
    </w:p>
    <w:p w14:paraId="5A813F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20" w:lineRule="exact"/>
        <w:ind w:firstLine="3936" w:firstLineChars="1600"/>
        <w:jc w:val="right"/>
        <w:textAlignment w:val="baseline"/>
        <w:rPr>
          <w:ins w:id="38" w:author="Darry Ring、温" w:date="2024-12-20T17:04:08Z"/>
          <w:rFonts w:hint="eastAsia" w:ascii="仿宋" w:hAnsi="仿宋" w:eastAsia="仿宋" w:cs="仿宋"/>
          <w:spacing w:val="3"/>
          <w:sz w:val="24"/>
          <w:szCs w:val="24"/>
        </w:rPr>
      </w:pPr>
    </w:p>
    <w:p w14:paraId="6D6C76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20" w:lineRule="exact"/>
        <w:ind w:firstLine="3936" w:firstLineChars="1600"/>
        <w:jc w:val="right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深圳市宝安区</w:t>
      </w:r>
      <w:r>
        <w:rPr>
          <w:rFonts w:hint="eastAsia" w:ascii="仿宋" w:hAnsi="仿宋" w:eastAsia="仿宋" w:cs="仿宋"/>
          <w:spacing w:val="3"/>
          <w:sz w:val="24"/>
          <w:szCs w:val="24"/>
          <w:lang w:val="en-US" w:eastAsia="zh-CN"/>
        </w:rPr>
        <w:t>松岗</w:t>
      </w:r>
      <w:r>
        <w:rPr>
          <w:rFonts w:hint="eastAsia" w:ascii="仿宋" w:hAnsi="仿宋" w:eastAsia="仿宋" w:cs="仿宋"/>
          <w:spacing w:val="3"/>
          <w:sz w:val="24"/>
          <w:szCs w:val="24"/>
        </w:rPr>
        <w:t>人民医院</w:t>
      </w:r>
    </w:p>
    <w:p w14:paraId="0F3CB4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4920" w:firstLineChars="1500"/>
        <w:jc w:val="right"/>
        <w:textAlignment w:val="baseline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" w:hAnsi="仿宋" w:eastAsia="仿宋" w:cs="仿宋"/>
          <w:spacing w:val="44"/>
          <w:sz w:val="24"/>
          <w:szCs w:val="24"/>
        </w:rPr>
        <w:t>20</w:t>
      </w:r>
      <w:r>
        <w:rPr>
          <w:rFonts w:hint="eastAsia" w:ascii="仿宋" w:hAnsi="仿宋" w:eastAsia="仿宋" w:cs="仿宋"/>
          <w:spacing w:val="4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pacing w:val="44"/>
          <w:sz w:val="24"/>
          <w:szCs w:val="24"/>
        </w:rPr>
        <w:t>4年</w:t>
      </w:r>
      <w:ins w:id="39" w:author="Darry Ring、温" w:date="2024-12-19T16:13:32Z">
        <w:r>
          <w:rPr>
            <w:rFonts w:hint="eastAsia" w:ascii="仿宋" w:hAnsi="仿宋" w:eastAsia="仿宋" w:cs="仿宋"/>
            <w:spacing w:val="44"/>
            <w:sz w:val="24"/>
            <w:szCs w:val="24"/>
            <w:lang w:val="en-US" w:eastAsia="zh-CN"/>
          </w:rPr>
          <w:t>1</w:t>
        </w:r>
      </w:ins>
      <w:ins w:id="40" w:author="Darry Ring、温" w:date="2024-12-19T16:13:33Z">
        <w:r>
          <w:rPr>
            <w:rFonts w:hint="eastAsia" w:ascii="仿宋" w:hAnsi="仿宋" w:eastAsia="仿宋" w:cs="仿宋"/>
            <w:spacing w:val="44"/>
            <w:sz w:val="24"/>
            <w:szCs w:val="24"/>
            <w:lang w:val="en-US" w:eastAsia="zh-CN"/>
          </w:rPr>
          <w:t>2</w:t>
        </w:r>
      </w:ins>
      <w:r>
        <w:rPr>
          <w:rFonts w:hint="eastAsia" w:ascii="仿宋" w:hAnsi="仿宋" w:eastAsia="仿宋" w:cs="仿宋"/>
          <w:spacing w:val="44"/>
          <w:sz w:val="24"/>
          <w:szCs w:val="24"/>
        </w:rPr>
        <w:t>月</w:t>
      </w:r>
      <w:ins w:id="41" w:author="Darry Ring、温" w:date="2024-12-19T16:13:35Z">
        <w:r>
          <w:rPr>
            <w:rFonts w:hint="eastAsia" w:ascii="仿宋" w:hAnsi="仿宋" w:eastAsia="仿宋" w:cs="仿宋"/>
            <w:spacing w:val="44"/>
            <w:sz w:val="24"/>
            <w:szCs w:val="24"/>
            <w:lang w:val="en-US" w:eastAsia="zh-CN"/>
          </w:rPr>
          <w:t>19</w:t>
        </w:r>
      </w:ins>
      <w:r>
        <w:rPr>
          <w:rFonts w:hint="eastAsia" w:ascii="仿宋" w:hAnsi="仿宋" w:eastAsia="仿宋" w:cs="仿宋"/>
          <w:spacing w:val="44"/>
          <w:sz w:val="24"/>
          <w:szCs w:val="24"/>
        </w:rPr>
        <w:t>日</w:t>
      </w:r>
    </w:p>
    <w:sectPr>
      <w:headerReference r:id="rId3" w:type="default"/>
      <w:footerReference r:id="rId4" w:type="default"/>
      <w:pgSz w:w="12070" w:h="16950"/>
      <w:pgMar w:top="1440" w:right="1080" w:bottom="1440" w:left="1080" w:header="0" w:footer="13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635B">
    <w:pPr>
      <w:spacing w:line="20" w:lineRule="exact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DD69D">
    <w:pPr>
      <w:spacing w:line="14" w:lineRule="auto"/>
      <w:rPr>
        <w:sz w:val="2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">
    <w15:presenceInfo w15:providerId="None" w15:userId="n"/>
  </w15:person>
  <w15:person w15:author="Darry Ring、温">
    <w15:presenceInfo w15:providerId="WPS Office" w15:userId="42322947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trackRevisions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4NDg2ZDhjNWVjZDYzYzFjNTc5MTQwNTU2NDIxZDkifQ=="/>
  </w:docVars>
  <w:rsids>
    <w:rsidRoot w:val="003646AE"/>
    <w:rsid w:val="003646AE"/>
    <w:rsid w:val="00470E0B"/>
    <w:rsid w:val="00647529"/>
    <w:rsid w:val="007D0100"/>
    <w:rsid w:val="01BC6C05"/>
    <w:rsid w:val="04CB1A85"/>
    <w:rsid w:val="05A357E0"/>
    <w:rsid w:val="07B70664"/>
    <w:rsid w:val="0D8137BC"/>
    <w:rsid w:val="0F5B372E"/>
    <w:rsid w:val="1075281A"/>
    <w:rsid w:val="11D541B8"/>
    <w:rsid w:val="127525A6"/>
    <w:rsid w:val="18DA47A9"/>
    <w:rsid w:val="1CF83C14"/>
    <w:rsid w:val="1DA100FE"/>
    <w:rsid w:val="2048446A"/>
    <w:rsid w:val="261D2218"/>
    <w:rsid w:val="2960782B"/>
    <w:rsid w:val="2AAE43D5"/>
    <w:rsid w:val="343459DF"/>
    <w:rsid w:val="37A8646B"/>
    <w:rsid w:val="384C530B"/>
    <w:rsid w:val="3A543EEE"/>
    <w:rsid w:val="3C0F779A"/>
    <w:rsid w:val="3C473E00"/>
    <w:rsid w:val="3CAC536B"/>
    <w:rsid w:val="3D6F20FF"/>
    <w:rsid w:val="3FBD1AFE"/>
    <w:rsid w:val="49257349"/>
    <w:rsid w:val="4A6212DF"/>
    <w:rsid w:val="4CCB2200"/>
    <w:rsid w:val="4CDA578D"/>
    <w:rsid w:val="4F36783F"/>
    <w:rsid w:val="513B5867"/>
    <w:rsid w:val="51827D47"/>
    <w:rsid w:val="54242DDD"/>
    <w:rsid w:val="5F98022F"/>
    <w:rsid w:val="600F1D69"/>
    <w:rsid w:val="63B929EA"/>
    <w:rsid w:val="656F2E91"/>
    <w:rsid w:val="69A47786"/>
    <w:rsid w:val="6DFF56E3"/>
    <w:rsid w:val="7497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unhideWhenUsed/>
    <w:qFormat/>
    <w:uiPriority w:val="99"/>
    <w:rPr>
      <w:color w:val="0563C1"/>
      <w:u w:val="single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4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3">
    <w:name w:val="页脚 字符"/>
    <w:basedOn w:val="7"/>
    <w:link w:val="3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4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635</Characters>
  <Lines>4</Lines>
  <Paragraphs>1</Paragraphs>
  <TotalTime>1</TotalTime>
  <ScaleCrop>false</ScaleCrop>
  <LinksUpToDate>false</LinksUpToDate>
  <CharactersWithSpaces>637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2024-01-19T09:52:00Z</dcterms:created>
  <dc:creator>Kingsoft-PDF</dc:creator>
  <cp:lastModifiedBy>Darry Ring、温</cp:lastModifiedBy>
  <dcterms:modified xsi:type="dcterms:W3CDTF">2024-12-20T09:05:34Z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2023-09-13T10:52:23Z</vt:filetime>
  </property>
  <property fmtid="{D5CDD505-2E9C-101B-9397-08002B2CF9AE}" pid="4" name="UsrData">
    <vt:lpwstr>650123d755aedd001f97661ewl</vt:lpwstr>
  </property>
  <property fmtid="{D5CDD505-2E9C-101B-9397-08002B2CF9AE}" pid="5" name="KSOProductBuildVer">
    <vt:lpwstr>2052-12.1.0.19302</vt:lpwstr>
  </property>
  <property fmtid="{D5CDD505-2E9C-101B-9397-08002B2CF9AE}" pid="6" name="ICV">
    <vt:lpwstr>47F7166A492A48F9AF3E7D8D8DDD4833_13</vt:lpwstr>
  </property>
</Properties>
</file>